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УТВЕРЖДАЮ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Заместитель главного инженера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по эксплуатации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филиала ПАО «</w:t>
      </w:r>
      <w:proofErr w:type="spellStart"/>
      <w:r w:rsidRPr="00EC4FD7">
        <w:rPr>
          <w:b/>
          <w:sz w:val="24"/>
          <w:szCs w:val="24"/>
        </w:rPr>
        <w:t>Россети</w:t>
      </w:r>
      <w:proofErr w:type="spellEnd"/>
      <w:r w:rsidRPr="00EC4FD7">
        <w:rPr>
          <w:b/>
          <w:sz w:val="24"/>
          <w:szCs w:val="24"/>
        </w:rPr>
        <w:t xml:space="preserve"> Центр»-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«Белгородэнерго»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Макеев С.А.</w:t>
      </w:r>
      <w:r w:rsidRPr="00EC4FD7">
        <w:rPr>
          <w:b/>
          <w:noProof/>
          <w:sz w:val="24"/>
          <w:szCs w:val="24"/>
        </w:rPr>
        <w:t xml:space="preserve"> 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____________________________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“_____” ________________ 20___ г.</w:t>
      </w:r>
    </w:p>
    <w:p w:rsidR="003A5760" w:rsidRPr="00911262" w:rsidRDefault="003A5760" w:rsidP="003A5760">
      <w:pPr>
        <w:rPr>
          <w:sz w:val="24"/>
          <w:szCs w:val="24"/>
        </w:rPr>
      </w:pPr>
    </w:p>
    <w:p w:rsidR="00BA5102" w:rsidRPr="00911262" w:rsidRDefault="00BA5102" w:rsidP="003A5760">
      <w:pPr>
        <w:rPr>
          <w:sz w:val="24"/>
          <w:szCs w:val="24"/>
        </w:rPr>
      </w:pPr>
    </w:p>
    <w:p w:rsidR="00BA5102" w:rsidRPr="00911262" w:rsidRDefault="00BA5102" w:rsidP="003A5760">
      <w:pPr>
        <w:rPr>
          <w:sz w:val="24"/>
          <w:szCs w:val="24"/>
        </w:rPr>
      </w:pPr>
    </w:p>
    <w:p w:rsidR="004F6968" w:rsidRPr="00911262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911262">
        <w:rPr>
          <w:sz w:val="24"/>
          <w:szCs w:val="24"/>
        </w:rPr>
        <w:t>ТЕХНИЧЕСКОЕ ЗАДАНИЕ</w:t>
      </w:r>
    </w:p>
    <w:p w:rsidR="004F6968" w:rsidRPr="00911262" w:rsidRDefault="004F6968" w:rsidP="00773399">
      <w:pPr>
        <w:ind w:firstLine="0"/>
        <w:jc w:val="center"/>
        <w:rPr>
          <w:b/>
          <w:sz w:val="24"/>
          <w:szCs w:val="24"/>
        </w:rPr>
      </w:pPr>
      <w:r w:rsidRPr="00911262">
        <w:rPr>
          <w:b/>
          <w:sz w:val="24"/>
          <w:szCs w:val="24"/>
        </w:rPr>
        <w:t xml:space="preserve">на </w:t>
      </w:r>
      <w:r w:rsidR="00612811" w:rsidRPr="00911262">
        <w:rPr>
          <w:b/>
          <w:sz w:val="24"/>
          <w:szCs w:val="24"/>
        </w:rPr>
        <w:t xml:space="preserve">поставку </w:t>
      </w:r>
      <w:r w:rsidR="00F62A92">
        <w:rPr>
          <w:b/>
          <w:sz w:val="24"/>
          <w:szCs w:val="24"/>
        </w:rPr>
        <w:t>сыпучих</w:t>
      </w:r>
      <w:r w:rsidR="00EC4FD7">
        <w:rPr>
          <w:b/>
          <w:sz w:val="24"/>
          <w:szCs w:val="24"/>
        </w:rPr>
        <w:t xml:space="preserve"> </w:t>
      </w:r>
      <w:r w:rsidR="00207E59" w:rsidRPr="00911262">
        <w:rPr>
          <w:b/>
          <w:sz w:val="24"/>
          <w:szCs w:val="24"/>
        </w:rPr>
        <w:t>реактивов</w:t>
      </w:r>
      <w:r w:rsidR="001A670A" w:rsidRPr="00911262">
        <w:rPr>
          <w:b/>
          <w:sz w:val="24"/>
          <w:szCs w:val="24"/>
        </w:rPr>
        <w:br/>
      </w:r>
      <w:r w:rsidR="009C0389" w:rsidRPr="00911262">
        <w:rPr>
          <w:b/>
          <w:sz w:val="24"/>
          <w:szCs w:val="24"/>
        </w:rPr>
        <w:t xml:space="preserve">Лот № </w:t>
      </w:r>
      <w:r w:rsidR="00D931FC" w:rsidRPr="00911262">
        <w:rPr>
          <w:b/>
          <w:sz w:val="24"/>
          <w:szCs w:val="24"/>
          <w:u w:val="single"/>
        </w:rPr>
        <w:t>4</w:t>
      </w:r>
      <w:r w:rsidR="00232E4A" w:rsidRPr="00911262">
        <w:rPr>
          <w:b/>
          <w:sz w:val="24"/>
          <w:szCs w:val="24"/>
          <w:u w:val="single"/>
        </w:rPr>
        <w:t>0</w:t>
      </w:r>
      <w:r w:rsidR="00D446D6" w:rsidRPr="00911262">
        <w:rPr>
          <w:b/>
          <w:sz w:val="24"/>
          <w:szCs w:val="24"/>
          <w:u w:val="single"/>
        </w:rPr>
        <w:t>1</w:t>
      </w:r>
      <w:r w:rsidR="00207E59" w:rsidRPr="00911262">
        <w:rPr>
          <w:b/>
          <w:sz w:val="24"/>
          <w:szCs w:val="24"/>
          <w:u w:val="single"/>
        </w:rPr>
        <w:t>М</w:t>
      </w:r>
    </w:p>
    <w:p w:rsidR="000961A3" w:rsidRPr="00911262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360658" w:rsidRPr="00911262" w:rsidRDefault="00360658" w:rsidP="00360658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Общая часть.</w:t>
      </w:r>
    </w:p>
    <w:p w:rsidR="00810481" w:rsidRPr="00911262" w:rsidRDefault="00810481" w:rsidP="00810481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Филиал ПАО «</w:t>
      </w:r>
      <w:proofErr w:type="spellStart"/>
      <w:r w:rsidR="00ED5CA7" w:rsidRPr="00911262">
        <w:rPr>
          <w:sz w:val="24"/>
          <w:szCs w:val="24"/>
        </w:rPr>
        <w:t>Россети</w:t>
      </w:r>
      <w:proofErr w:type="spellEnd"/>
      <w:r w:rsidR="00ED5CA7" w:rsidRPr="00911262">
        <w:rPr>
          <w:sz w:val="24"/>
          <w:szCs w:val="24"/>
        </w:rPr>
        <w:t xml:space="preserve"> Центр</w:t>
      </w:r>
      <w:r w:rsidRPr="00911262">
        <w:rPr>
          <w:sz w:val="24"/>
          <w:szCs w:val="24"/>
        </w:rPr>
        <w:t xml:space="preserve">»-«Белгородэнерго» производит закупку </w:t>
      </w:r>
      <w:r w:rsidR="00D95CFF" w:rsidRPr="00911262">
        <w:rPr>
          <w:sz w:val="24"/>
          <w:szCs w:val="24"/>
        </w:rPr>
        <w:t>для нужд производственной деятельности.</w:t>
      </w:r>
    </w:p>
    <w:p w:rsidR="00810481" w:rsidRPr="00911262" w:rsidRDefault="00810481" w:rsidP="00810481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810481" w:rsidRPr="00911262" w:rsidRDefault="00810481" w:rsidP="00810481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 w:rsidR="000E3BFA" w:rsidRPr="00911262">
        <w:rPr>
          <w:sz w:val="24"/>
          <w:szCs w:val="24"/>
        </w:rPr>
        <w:t xml:space="preserve">с </w:t>
      </w:r>
      <w:r w:rsidR="00D95CFF" w:rsidRPr="00911262">
        <w:rPr>
          <w:sz w:val="24"/>
          <w:szCs w:val="24"/>
        </w:rPr>
        <w:t xml:space="preserve">момента заключения договора </w:t>
      </w:r>
      <w:r w:rsidR="000E3BFA" w:rsidRPr="00911262">
        <w:rPr>
          <w:sz w:val="24"/>
          <w:szCs w:val="24"/>
        </w:rPr>
        <w:t>до 3</w:t>
      </w:r>
      <w:r w:rsidR="00D95CFF" w:rsidRPr="00911262">
        <w:rPr>
          <w:sz w:val="24"/>
          <w:szCs w:val="24"/>
        </w:rPr>
        <w:t>0</w:t>
      </w:r>
      <w:r w:rsidRPr="00911262">
        <w:rPr>
          <w:sz w:val="24"/>
          <w:szCs w:val="24"/>
        </w:rPr>
        <w:t>.</w:t>
      </w:r>
      <w:r w:rsidR="000E3BFA" w:rsidRPr="00911262">
        <w:rPr>
          <w:sz w:val="24"/>
          <w:szCs w:val="24"/>
        </w:rPr>
        <w:t>1</w:t>
      </w:r>
      <w:r w:rsidR="00D95CFF" w:rsidRPr="00911262">
        <w:rPr>
          <w:sz w:val="24"/>
          <w:szCs w:val="24"/>
        </w:rPr>
        <w:t>1</w:t>
      </w:r>
      <w:r w:rsidRPr="00911262">
        <w:rPr>
          <w:sz w:val="24"/>
          <w:szCs w:val="24"/>
        </w:rPr>
        <w:t>.202</w:t>
      </w:r>
      <w:r w:rsidR="00F96949">
        <w:rPr>
          <w:sz w:val="24"/>
          <w:szCs w:val="24"/>
        </w:rPr>
        <w:t>3</w:t>
      </w:r>
      <w:r w:rsidRPr="00911262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ED5CA7" w:rsidRPr="00911262">
        <w:rPr>
          <w:sz w:val="24"/>
          <w:szCs w:val="24"/>
        </w:rPr>
        <w:t>10</w:t>
      </w:r>
      <w:r w:rsidRPr="00911262">
        <w:rPr>
          <w:sz w:val="24"/>
          <w:szCs w:val="24"/>
        </w:rPr>
        <w:t xml:space="preserve"> календарных дней.</w:t>
      </w:r>
    </w:p>
    <w:p w:rsidR="00921613" w:rsidRPr="00911262" w:rsidRDefault="00921613" w:rsidP="00921613">
      <w:pPr>
        <w:pStyle w:val="ae"/>
        <w:rPr>
          <w:sz w:val="24"/>
          <w:szCs w:val="24"/>
        </w:rPr>
      </w:pPr>
    </w:p>
    <w:p w:rsidR="00921613" w:rsidRPr="00911262" w:rsidRDefault="00921613" w:rsidP="00ED6575">
      <w:pPr>
        <w:pStyle w:val="ae"/>
        <w:numPr>
          <w:ilvl w:val="0"/>
          <w:numId w:val="10"/>
        </w:numPr>
        <w:spacing w:line="276" w:lineRule="auto"/>
        <w:ind w:firstLine="0"/>
        <w:jc w:val="left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Технические требования к продукции.</w:t>
      </w:r>
    </w:p>
    <w:p w:rsidR="00810481" w:rsidRPr="00911262" w:rsidRDefault="00810481" w:rsidP="00810481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D95CFF" w:rsidRPr="00911262">
        <w:rPr>
          <w:sz w:val="24"/>
          <w:szCs w:val="24"/>
        </w:rPr>
        <w:t>хуже</w:t>
      </w:r>
      <w:r w:rsidRPr="00911262">
        <w:rPr>
          <w:sz w:val="24"/>
          <w:szCs w:val="24"/>
        </w:rPr>
        <w:t xml:space="preserve"> значений, приведенных в Приложении 2.</w:t>
      </w:r>
    </w:p>
    <w:p w:rsidR="00CD248D" w:rsidRPr="00911262" w:rsidRDefault="00CD248D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 xml:space="preserve">Общие требования. 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F09C1" w:rsidRPr="00911262" w:rsidRDefault="00665177" w:rsidP="00665177">
      <w:pPr>
        <w:pStyle w:val="ae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11262">
        <w:rPr>
          <w:sz w:val="24"/>
          <w:szCs w:val="24"/>
        </w:rPr>
        <w:t>п</w:t>
      </w:r>
      <w:r w:rsidR="001F09C1" w:rsidRPr="00911262">
        <w:rPr>
          <w:sz w:val="24"/>
          <w:szCs w:val="24"/>
        </w:rPr>
        <w:t>родукция должна быть новой, ранее не использованной;</w:t>
      </w:r>
    </w:p>
    <w:p w:rsidR="001F09C1" w:rsidRPr="00911262" w:rsidRDefault="00665177" w:rsidP="00665177">
      <w:pPr>
        <w:pStyle w:val="ae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11262">
        <w:rPr>
          <w:sz w:val="24"/>
          <w:szCs w:val="24"/>
        </w:rPr>
        <w:t>н</w:t>
      </w:r>
      <w:r w:rsidR="001F09C1" w:rsidRPr="00911262">
        <w:rPr>
          <w:sz w:val="24"/>
          <w:szCs w:val="24"/>
        </w:rPr>
        <w:t xml:space="preserve">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требованиям. </w:t>
      </w:r>
    </w:p>
    <w:p w:rsidR="00E16B8E" w:rsidRPr="00911262" w:rsidRDefault="00E16B8E" w:rsidP="00E16B8E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Участник закупочных процедур обязан предоставить в составе своего предложения документацию (технические условия, руководство по эксплуатации и т.п.) на</w:t>
      </w:r>
      <w:r w:rsidR="00ED5CA7" w:rsidRPr="00911262">
        <w:rPr>
          <w:sz w:val="24"/>
          <w:szCs w:val="24"/>
        </w:rPr>
        <w:t xml:space="preserve"> конкретный вид продукции</w:t>
      </w:r>
      <w:r w:rsidRPr="00911262">
        <w:rPr>
          <w:sz w:val="24"/>
          <w:szCs w:val="24"/>
        </w:rPr>
        <w:t>. Данный документ должен подтверждать технические характеристики, заявленные техническом предложении.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Упаковка,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</w:t>
      </w:r>
      <w:r w:rsidR="00665177" w:rsidRPr="00911262">
        <w:rPr>
          <w:sz w:val="24"/>
          <w:szCs w:val="24"/>
        </w:rPr>
        <w:t xml:space="preserve"> и в соответствующих </w:t>
      </w:r>
      <w:r w:rsidRPr="00911262">
        <w:rPr>
          <w:sz w:val="24"/>
          <w:szCs w:val="24"/>
        </w:rPr>
        <w:t>ГОСТ.</w:t>
      </w:r>
    </w:p>
    <w:p w:rsidR="0067435C" w:rsidRPr="00911262" w:rsidRDefault="0067435C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Продукция должна поставляться в упаковке завода-изготовителя.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 xml:space="preserve">Срок изготовления продукции должен быть не более полугода </w:t>
      </w:r>
      <w:r w:rsidR="00665177" w:rsidRPr="00911262">
        <w:rPr>
          <w:sz w:val="24"/>
          <w:szCs w:val="24"/>
        </w:rPr>
        <w:t>до</w:t>
      </w:r>
      <w:r w:rsidRPr="00911262">
        <w:rPr>
          <w:sz w:val="24"/>
          <w:szCs w:val="24"/>
        </w:rPr>
        <w:t xml:space="preserve"> момента поставки.</w:t>
      </w:r>
    </w:p>
    <w:p w:rsidR="001F09C1" w:rsidRPr="00911262" w:rsidRDefault="001F09C1" w:rsidP="001F09C1">
      <w:pPr>
        <w:spacing w:line="276" w:lineRule="auto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Гарантийные обязательства.</w:t>
      </w:r>
    </w:p>
    <w:p w:rsidR="001F09C1" w:rsidRPr="00911262" w:rsidRDefault="001F09C1" w:rsidP="00665177">
      <w:pPr>
        <w:pStyle w:val="ae"/>
        <w:ind w:left="0" w:firstLine="709"/>
        <w:rPr>
          <w:sz w:val="24"/>
          <w:szCs w:val="24"/>
        </w:rPr>
      </w:pPr>
      <w:r w:rsidRPr="00911262">
        <w:rPr>
          <w:sz w:val="24"/>
          <w:szCs w:val="24"/>
        </w:rPr>
        <w:t>Гарантия на поставляемую продукцию должна распространяться не менее чем на 12 месяцев</w:t>
      </w:r>
      <w:r w:rsidR="007F21E5">
        <w:rPr>
          <w:sz w:val="24"/>
          <w:szCs w:val="24"/>
        </w:rPr>
        <w:t>, если иное не указано в Приложении 2</w:t>
      </w:r>
      <w:r w:rsidRPr="00911262">
        <w:rPr>
          <w:sz w:val="24"/>
          <w:szCs w:val="24"/>
        </w:rPr>
        <w:t xml:space="preserve">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</w:t>
      </w:r>
      <w:r w:rsidRPr="00911262">
        <w:rPr>
          <w:sz w:val="24"/>
          <w:szCs w:val="24"/>
        </w:rPr>
        <w:lastRenderedPageBreak/>
        <w:t>извещения от Заказчика. Гарантийный срок в этом случае продлевается соответственно на период устранения дефектов.</w:t>
      </w:r>
    </w:p>
    <w:p w:rsidR="001F09C1" w:rsidRPr="00911262" w:rsidRDefault="001F09C1" w:rsidP="001F09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1F09C1" w:rsidRPr="00911262" w:rsidRDefault="001F09C1" w:rsidP="00665177">
      <w:pPr>
        <w:pStyle w:val="ae"/>
        <w:ind w:left="0" w:firstLine="709"/>
        <w:rPr>
          <w:sz w:val="24"/>
          <w:szCs w:val="24"/>
        </w:rPr>
      </w:pPr>
      <w:r w:rsidRPr="00911262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CD248D" w:rsidRPr="00911262" w:rsidRDefault="00CD248D" w:rsidP="001F09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700470" w:rsidRPr="00911262">
        <w:rPr>
          <w:b/>
          <w:bCs/>
          <w:sz w:val="24"/>
          <w:szCs w:val="24"/>
        </w:rPr>
        <w:t xml:space="preserve"> </w:t>
      </w:r>
      <w:r w:rsidRPr="00911262">
        <w:rPr>
          <w:b/>
          <w:bCs/>
          <w:sz w:val="24"/>
          <w:szCs w:val="24"/>
        </w:rPr>
        <w:t>документации.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Предоставляемая Поставщиком техническая и эксплуатационная документация должна включать</w:t>
      </w:r>
      <w:r w:rsidR="00665177" w:rsidRPr="00911262">
        <w:rPr>
          <w:sz w:val="24"/>
          <w:szCs w:val="24"/>
        </w:rPr>
        <w:t xml:space="preserve"> (на русском языке)</w:t>
      </w:r>
      <w:r w:rsidRPr="00911262">
        <w:rPr>
          <w:sz w:val="24"/>
          <w:szCs w:val="24"/>
        </w:rPr>
        <w:t>:</w:t>
      </w:r>
    </w:p>
    <w:p w:rsidR="001F09C1" w:rsidRPr="00911262" w:rsidRDefault="001F09C1" w:rsidP="00665177">
      <w:pPr>
        <w:pStyle w:val="ae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11262">
        <w:rPr>
          <w:sz w:val="24"/>
          <w:szCs w:val="24"/>
        </w:rPr>
        <w:t>Паспорт товара;</w:t>
      </w:r>
    </w:p>
    <w:p w:rsidR="001F09C1" w:rsidRPr="00911262" w:rsidRDefault="001F09C1" w:rsidP="00665177">
      <w:pPr>
        <w:pStyle w:val="ae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11262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 xml:space="preserve">Маркировка продукции производится </w:t>
      </w:r>
      <w:r w:rsidR="00577CA6" w:rsidRPr="00911262">
        <w:rPr>
          <w:sz w:val="24"/>
          <w:szCs w:val="24"/>
        </w:rPr>
        <w:t>согласно соответствующим ГОСТ</w:t>
      </w:r>
      <w:r w:rsidR="0067435C" w:rsidRPr="00911262">
        <w:rPr>
          <w:sz w:val="24"/>
          <w:szCs w:val="24"/>
        </w:rPr>
        <w:t xml:space="preserve"> и ТУ</w:t>
      </w:r>
      <w:r w:rsidRPr="00911262">
        <w:rPr>
          <w:sz w:val="24"/>
          <w:szCs w:val="24"/>
        </w:rPr>
        <w:t>.</w:t>
      </w:r>
    </w:p>
    <w:p w:rsidR="001F09C1" w:rsidRPr="00911262" w:rsidRDefault="001F09C1" w:rsidP="001F09C1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Правила приемки продукции.</w:t>
      </w:r>
    </w:p>
    <w:p w:rsidR="001F09C1" w:rsidRPr="00911262" w:rsidRDefault="001F09C1" w:rsidP="00360658">
      <w:pPr>
        <w:pStyle w:val="ae"/>
        <w:spacing w:line="276" w:lineRule="auto"/>
        <w:ind w:left="0" w:firstLine="709"/>
        <w:rPr>
          <w:sz w:val="24"/>
          <w:szCs w:val="24"/>
        </w:rPr>
      </w:pPr>
      <w:r w:rsidRPr="00911262">
        <w:rPr>
          <w:sz w:val="24"/>
          <w:szCs w:val="24"/>
        </w:rPr>
        <w:t>Каждая партия продукции должна пройти входной контроль, осущес</w:t>
      </w:r>
      <w:r w:rsidR="00BF3DEF" w:rsidRPr="00911262">
        <w:rPr>
          <w:sz w:val="24"/>
          <w:szCs w:val="24"/>
        </w:rPr>
        <w:t>твляемый представителями филиала</w:t>
      </w:r>
      <w:r w:rsidRPr="00911262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:rsidR="001F09C1" w:rsidRPr="00911262" w:rsidRDefault="001F09C1" w:rsidP="00360658">
      <w:pPr>
        <w:pStyle w:val="ae"/>
        <w:spacing w:line="276" w:lineRule="auto"/>
        <w:ind w:left="0" w:firstLine="709"/>
        <w:rPr>
          <w:sz w:val="24"/>
          <w:szCs w:val="24"/>
        </w:rPr>
      </w:pPr>
      <w:r w:rsidRPr="0091126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0658" w:rsidRPr="00911262" w:rsidRDefault="00360658" w:rsidP="00360658">
      <w:pPr>
        <w:ind w:firstLine="0"/>
        <w:rPr>
          <w:sz w:val="24"/>
          <w:szCs w:val="24"/>
        </w:rPr>
      </w:pPr>
    </w:p>
    <w:p w:rsidR="00360658" w:rsidRPr="00911262" w:rsidRDefault="00360658" w:rsidP="00360658">
      <w:pPr>
        <w:ind w:firstLine="0"/>
        <w:rPr>
          <w:sz w:val="24"/>
          <w:szCs w:val="24"/>
        </w:rPr>
      </w:pPr>
    </w:p>
    <w:p w:rsidR="00C32524" w:rsidRPr="00911262" w:rsidRDefault="00B73620" w:rsidP="00B73620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УРС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</w:p>
    <w:p w:rsidR="0067435C" w:rsidRPr="00911262" w:rsidRDefault="00810481" w:rsidP="00810481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911262">
        <w:rPr>
          <w:sz w:val="24"/>
          <w:szCs w:val="24"/>
        </w:rPr>
        <w:br w:type="page"/>
      </w:r>
      <w:r w:rsidRPr="00911262">
        <w:rPr>
          <w:b/>
          <w:sz w:val="24"/>
          <w:szCs w:val="24"/>
        </w:rPr>
        <w:lastRenderedPageBreak/>
        <w:t>Приложение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382"/>
        <w:gridCol w:w="1701"/>
        <w:gridCol w:w="1134"/>
        <w:gridCol w:w="992"/>
      </w:tblGrid>
      <w:tr w:rsidR="00810481" w:rsidRPr="00911262" w:rsidTr="00793DAC">
        <w:trPr>
          <w:tblHeader/>
        </w:trPr>
        <w:tc>
          <w:tcPr>
            <w:tcW w:w="992" w:type="dxa"/>
            <w:shd w:val="clear" w:color="auto" w:fill="auto"/>
            <w:vAlign w:val="center"/>
          </w:tcPr>
          <w:p w:rsidR="00810481" w:rsidRPr="00911262" w:rsidRDefault="00810481" w:rsidP="00ED5CA7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№</w:t>
            </w:r>
            <w:r w:rsidR="00ED5CA7" w:rsidRPr="00911262">
              <w:rPr>
                <w:bCs/>
                <w:sz w:val="24"/>
                <w:szCs w:val="24"/>
              </w:rPr>
              <w:t xml:space="preserve"> </w:t>
            </w:r>
            <w:r w:rsidRPr="00911262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810481" w:rsidRPr="00911262" w:rsidRDefault="00810481" w:rsidP="00256CEF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0481" w:rsidRPr="00911262" w:rsidRDefault="00810481" w:rsidP="00256CEF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№</w:t>
            </w:r>
            <w:r w:rsidR="00ED5CA7" w:rsidRPr="00911262">
              <w:rPr>
                <w:bCs/>
                <w:sz w:val="24"/>
                <w:szCs w:val="24"/>
              </w:rPr>
              <w:t xml:space="preserve"> </w:t>
            </w:r>
            <w:r w:rsidRPr="00911262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0481" w:rsidRPr="00911262" w:rsidRDefault="00810481" w:rsidP="00256CEF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Ед.</w:t>
            </w:r>
            <w:r w:rsidR="00ED5CA7" w:rsidRPr="00911262">
              <w:rPr>
                <w:bCs/>
                <w:sz w:val="24"/>
                <w:szCs w:val="24"/>
              </w:rPr>
              <w:t xml:space="preserve"> </w:t>
            </w:r>
            <w:r w:rsidRPr="00911262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81" w:rsidRPr="00911262" w:rsidRDefault="00810481" w:rsidP="00256CEF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Кол-во</w:t>
            </w:r>
          </w:p>
        </w:tc>
      </w:tr>
      <w:tr w:rsidR="00146482" w:rsidRPr="00911262" w:rsidTr="00793DAC">
        <w:tc>
          <w:tcPr>
            <w:tcW w:w="992" w:type="dxa"/>
            <w:shd w:val="clear" w:color="auto" w:fill="auto"/>
            <w:vAlign w:val="center"/>
          </w:tcPr>
          <w:p w:rsidR="00146482" w:rsidRPr="00911262" w:rsidRDefault="00146482" w:rsidP="00256CE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146482" w:rsidRPr="00911262" w:rsidRDefault="00146482" w:rsidP="00256CEF">
            <w:pPr>
              <w:ind w:firstLine="0"/>
              <w:jc w:val="left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Силикагель КСКГ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6482" w:rsidRPr="00911262" w:rsidRDefault="00146482" w:rsidP="00256CEF">
            <w:pPr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2004752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6482" w:rsidRPr="00911262" w:rsidRDefault="00205B06" w:rsidP="00256CEF">
            <w:pPr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482" w:rsidRPr="00911262" w:rsidRDefault="00205B06" w:rsidP="00256C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46482" w:rsidRPr="00911262" w:rsidTr="00793DAC">
        <w:tc>
          <w:tcPr>
            <w:tcW w:w="992" w:type="dxa"/>
            <w:shd w:val="clear" w:color="auto" w:fill="auto"/>
            <w:vAlign w:val="center"/>
          </w:tcPr>
          <w:p w:rsidR="00146482" w:rsidRPr="00911262" w:rsidRDefault="00146482" w:rsidP="00256CE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146482" w:rsidRPr="00911262" w:rsidRDefault="00146482" w:rsidP="00256CEF">
            <w:pPr>
              <w:ind w:firstLine="0"/>
              <w:jc w:val="left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Силикагель-индикатор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6482" w:rsidRPr="00911262" w:rsidRDefault="00146482" w:rsidP="00256CEF">
            <w:pPr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2034692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6482" w:rsidRPr="00911262" w:rsidRDefault="00146482" w:rsidP="00256CEF">
            <w:pPr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482" w:rsidRPr="00911262" w:rsidRDefault="001626CA" w:rsidP="00205B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05B06">
              <w:rPr>
                <w:sz w:val="24"/>
                <w:szCs w:val="24"/>
              </w:rPr>
              <w:t>5</w:t>
            </w:r>
          </w:p>
        </w:tc>
      </w:tr>
    </w:tbl>
    <w:p w:rsidR="00226D76" w:rsidRDefault="00226D76" w:rsidP="00360658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  <w:bookmarkStart w:id="1" w:name="_GoBack"/>
      <w:bookmarkEnd w:id="1"/>
    </w:p>
    <w:p w:rsidR="00226D76" w:rsidRPr="00911262" w:rsidRDefault="00226D76" w:rsidP="00360658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p w:rsidR="00810481" w:rsidRPr="00911262" w:rsidRDefault="00810481" w:rsidP="00810481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911262">
        <w:rPr>
          <w:b/>
          <w:sz w:val="24"/>
          <w:szCs w:val="24"/>
        </w:rPr>
        <w:t>Приложение 2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0"/>
        <w:gridCol w:w="5669"/>
      </w:tblGrid>
      <w:tr w:rsidR="00146482" w:rsidRPr="00911262" w:rsidTr="00793DAC">
        <w:tc>
          <w:tcPr>
            <w:tcW w:w="851" w:type="dxa"/>
            <w:shd w:val="clear" w:color="auto" w:fill="auto"/>
            <w:vAlign w:val="center"/>
          </w:tcPr>
          <w:p w:rsidR="00146482" w:rsidRPr="00911262" w:rsidRDefault="00146482" w:rsidP="00143A68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46482" w:rsidRPr="00911262" w:rsidRDefault="00146482" w:rsidP="00143A6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146482" w:rsidRPr="00911262" w:rsidRDefault="00146482" w:rsidP="00143A6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A34D6" w:rsidRPr="00911262" w:rsidTr="00793DAC">
        <w:tc>
          <w:tcPr>
            <w:tcW w:w="851" w:type="dxa"/>
            <w:vMerge w:val="restart"/>
            <w:shd w:val="clear" w:color="auto" w:fill="auto"/>
            <w:vAlign w:val="center"/>
          </w:tcPr>
          <w:p w:rsidR="008A34D6" w:rsidRPr="00911262" w:rsidRDefault="008A34D6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680" w:type="dxa"/>
            <w:vMerge w:val="restart"/>
            <w:shd w:val="clear" w:color="auto" w:fill="auto"/>
            <w:vAlign w:val="center"/>
          </w:tcPr>
          <w:p w:rsidR="008A34D6" w:rsidRPr="00911262" w:rsidRDefault="008A34D6" w:rsidP="00425D63">
            <w:pPr>
              <w:ind w:firstLine="0"/>
              <w:jc w:val="left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Силикагель КСКГ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8A34D6" w:rsidRPr="00911262" w:rsidRDefault="008A34D6" w:rsidP="008A34D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Соответствие </w:t>
            </w:r>
            <w:r w:rsidRPr="00911262">
              <w:rPr>
                <w:sz w:val="24"/>
                <w:szCs w:val="24"/>
              </w:rPr>
              <w:t>ГОСТ 3956-76</w:t>
            </w:r>
          </w:p>
        </w:tc>
      </w:tr>
      <w:tr w:rsidR="008A34D6" w:rsidRPr="00911262" w:rsidTr="00793DAC">
        <w:tc>
          <w:tcPr>
            <w:tcW w:w="851" w:type="dxa"/>
            <w:vMerge/>
            <w:shd w:val="clear" w:color="auto" w:fill="auto"/>
            <w:vAlign w:val="center"/>
          </w:tcPr>
          <w:p w:rsidR="008A34D6" w:rsidRPr="00911262" w:rsidRDefault="008A34D6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680" w:type="dxa"/>
            <w:vMerge/>
            <w:shd w:val="clear" w:color="auto" w:fill="auto"/>
            <w:vAlign w:val="center"/>
          </w:tcPr>
          <w:p w:rsidR="008A34D6" w:rsidRPr="00911262" w:rsidRDefault="008A34D6" w:rsidP="00425D6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:rsidR="008A34D6" w:rsidRPr="00911262" w:rsidRDefault="008A34D6" w:rsidP="0069007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Фасовка – не более </w:t>
            </w:r>
            <w:r w:rsidR="00690075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кг</w:t>
            </w:r>
          </w:p>
        </w:tc>
      </w:tr>
      <w:tr w:rsidR="001C342C" w:rsidRPr="00911262" w:rsidTr="00793DAC">
        <w:tc>
          <w:tcPr>
            <w:tcW w:w="851" w:type="dxa"/>
            <w:vMerge w:val="restart"/>
            <w:shd w:val="clear" w:color="auto" w:fill="auto"/>
            <w:vAlign w:val="center"/>
          </w:tcPr>
          <w:p w:rsidR="001C342C" w:rsidRPr="00911262" w:rsidRDefault="001C342C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680" w:type="dxa"/>
            <w:vMerge w:val="restart"/>
            <w:shd w:val="clear" w:color="auto" w:fill="auto"/>
            <w:vAlign w:val="center"/>
          </w:tcPr>
          <w:p w:rsidR="001C342C" w:rsidRPr="00911262" w:rsidRDefault="001C342C" w:rsidP="00425D63">
            <w:pPr>
              <w:ind w:firstLine="0"/>
              <w:jc w:val="left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Силикагель-индикатор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1C342C" w:rsidRPr="00911262" w:rsidRDefault="00742BCF" w:rsidP="002E4EC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Соответствие </w:t>
            </w:r>
            <w:r w:rsidR="001C342C" w:rsidRPr="00911262">
              <w:rPr>
                <w:sz w:val="24"/>
                <w:szCs w:val="24"/>
              </w:rPr>
              <w:t>ГОСТ 8984-75</w:t>
            </w:r>
          </w:p>
        </w:tc>
      </w:tr>
      <w:tr w:rsidR="001C342C" w:rsidRPr="00911262" w:rsidTr="00793DAC">
        <w:tc>
          <w:tcPr>
            <w:tcW w:w="851" w:type="dxa"/>
            <w:vMerge/>
            <w:shd w:val="clear" w:color="auto" w:fill="auto"/>
            <w:vAlign w:val="center"/>
          </w:tcPr>
          <w:p w:rsidR="001C342C" w:rsidRPr="00911262" w:rsidRDefault="001C342C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680" w:type="dxa"/>
            <w:vMerge/>
            <w:shd w:val="clear" w:color="auto" w:fill="auto"/>
            <w:vAlign w:val="center"/>
          </w:tcPr>
          <w:p w:rsidR="001C342C" w:rsidRPr="00911262" w:rsidRDefault="001C342C" w:rsidP="00425D6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:rsidR="001C342C" w:rsidRPr="00911262" w:rsidRDefault="002E4EC8" w:rsidP="0069007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Фасовка – не более </w:t>
            </w:r>
            <w:r w:rsidR="00690075">
              <w:rPr>
                <w:sz w:val="24"/>
                <w:szCs w:val="24"/>
              </w:rPr>
              <w:t>0,5</w:t>
            </w:r>
            <w:r>
              <w:rPr>
                <w:sz w:val="24"/>
                <w:szCs w:val="24"/>
              </w:rPr>
              <w:t xml:space="preserve"> кг</w:t>
            </w:r>
          </w:p>
        </w:tc>
      </w:tr>
      <w:tr w:rsidR="001C342C" w:rsidRPr="00911262" w:rsidTr="00793DAC">
        <w:tc>
          <w:tcPr>
            <w:tcW w:w="851" w:type="dxa"/>
            <w:vMerge/>
            <w:shd w:val="clear" w:color="auto" w:fill="auto"/>
            <w:vAlign w:val="center"/>
          </w:tcPr>
          <w:p w:rsidR="001C342C" w:rsidRPr="00911262" w:rsidRDefault="001C342C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680" w:type="dxa"/>
            <w:vMerge/>
            <w:shd w:val="clear" w:color="auto" w:fill="auto"/>
            <w:vAlign w:val="center"/>
          </w:tcPr>
          <w:p w:rsidR="001C342C" w:rsidRPr="00911262" w:rsidRDefault="001C342C" w:rsidP="00425D6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:rsidR="001C342C" w:rsidRPr="00911262" w:rsidRDefault="001C342C" w:rsidP="001C342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Гарантия – не менее 36 месяцев</w:t>
            </w:r>
          </w:p>
        </w:tc>
      </w:tr>
    </w:tbl>
    <w:p w:rsidR="000E3BFA" w:rsidRPr="00793DAC" w:rsidRDefault="000E3BFA" w:rsidP="00793DAC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sectPr w:rsidR="000E3BFA" w:rsidRPr="00793DAC" w:rsidSect="00F96949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5AE" w:rsidRDefault="005275AE">
      <w:r>
        <w:separator/>
      </w:r>
    </w:p>
  </w:endnote>
  <w:endnote w:type="continuationSeparator" w:id="0">
    <w:p w:rsidR="005275AE" w:rsidRDefault="0052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A90" w:rsidRDefault="00BF3DEF" w:rsidP="00CD248D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74B8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5AE" w:rsidRDefault="005275AE">
      <w:r>
        <w:separator/>
      </w:r>
    </w:p>
  </w:footnote>
  <w:footnote w:type="continuationSeparator" w:id="0">
    <w:p w:rsidR="005275AE" w:rsidRDefault="00527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7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74D44B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5D4FE3"/>
    <w:multiLevelType w:val="hybridMultilevel"/>
    <w:tmpl w:val="05E21E5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13"/>
  </w:num>
  <w:num w:numId="10">
    <w:abstractNumId w:val="6"/>
  </w:num>
  <w:num w:numId="11">
    <w:abstractNumId w:val="1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1EFF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36A1"/>
    <w:rsid w:val="00064619"/>
    <w:rsid w:val="00064A88"/>
    <w:rsid w:val="000714EC"/>
    <w:rsid w:val="00071958"/>
    <w:rsid w:val="000808BE"/>
    <w:rsid w:val="00081395"/>
    <w:rsid w:val="000837F5"/>
    <w:rsid w:val="00084847"/>
    <w:rsid w:val="000858AE"/>
    <w:rsid w:val="00085DAC"/>
    <w:rsid w:val="000920D0"/>
    <w:rsid w:val="0009257F"/>
    <w:rsid w:val="00094AC3"/>
    <w:rsid w:val="000961A3"/>
    <w:rsid w:val="000977FE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BFA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0709D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507F"/>
    <w:rsid w:val="00136404"/>
    <w:rsid w:val="00136BF9"/>
    <w:rsid w:val="00137671"/>
    <w:rsid w:val="0014066C"/>
    <w:rsid w:val="00141439"/>
    <w:rsid w:val="00143A68"/>
    <w:rsid w:val="00143ED8"/>
    <w:rsid w:val="00145DD4"/>
    <w:rsid w:val="0014648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6CA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76496"/>
    <w:rsid w:val="00182091"/>
    <w:rsid w:val="00185CB6"/>
    <w:rsid w:val="00190A26"/>
    <w:rsid w:val="00192E02"/>
    <w:rsid w:val="00195E7E"/>
    <w:rsid w:val="001960C6"/>
    <w:rsid w:val="001962E5"/>
    <w:rsid w:val="00196802"/>
    <w:rsid w:val="001A0D91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3E25"/>
    <w:rsid w:val="001B43BA"/>
    <w:rsid w:val="001B7775"/>
    <w:rsid w:val="001B79DB"/>
    <w:rsid w:val="001B7FD4"/>
    <w:rsid w:val="001C342C"/>
    <w:rsid w:val="001C347A"/>
    <w:rsid w:val="001C37EA"/>
    <w:rsid w:val="001D2559"/>
    <w:rsid w:val="001D7032"/>
    <w:rsid w:val="001E2A83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6CEB"/>
    <w:rsid w:val="002037CA"/>
    <w:rsid w:val="00205B06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D76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56CEF"/>
    <w:rsid w:val="00263124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2ED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B608B"/>
    <w:rsid w:val="002C08A7"/>
    <w:rsid w:val="002C0C3E"/>
    <w:rsid w:val="002C1AA6"/>
    <w:rsid w:val="002C377D"/>
    <w:rsid w:val="002C5858"/>
    <w:rsid w:val="002C6308"/>
    <w:rsid w:val="002D0712"/>
    <w:rsid w:val="002D1182"/>
    <w:rsid w:val="002D1202"/>
    <w:rsid w:val="002D133C"/>
    <w:rsid w:val="002D5E88"/>
    <w:rsid w:val="002E18B5"/>
    <w:rsid w:val="002E22F4"/>
    <w:rsid w:val="002E3087"/>
    <w:rsid w:val="002E4EC8"/>
    <w:rsid w:val="002E602B"/>
    <w:rsid w:val="002E615E"/>
    <w:rsid w:val="002E63DE"/>
    <w:rsid w:val="002E6C8A"/>
    <w:rsid w:val="002F0937"/>
    <w:rsid w:val="002F098C"/>
    <w:rsid w:val="002F1A4E"/>
    <w:rsid w:val="002F1DE6"/>
    <w:rsid w:val="002F43D3"/>
    <w:rsid w:val="002F5054"/>
    <w:rsid w:val="002F62C5"/>
    <w:rsid w:val="002F6E82"/>
    <w:rsid w:val="002F794B"/>
    <w:rsid w:val="003000B3"/>
    <w:rsid w:val="003003E1"/>
    <w:rsid w:val="0030224B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17D0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6F04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658"/>
    <w:rsid w:val="00360C09"/>
    <w:rsid w:val="0036100E"/>
    <w:rsid w:val="00363396"/>
    <w:rsid w:val="00363438"/>
    <w:rsid w:val="003639B0"/>
    <w:rsid w:val="003639DF"/>
    <w:rsid w:val="003639F9"/>
    <w:rsid w:val="003663D3"/>
    <w:rsid w:val="00370C33"/>
    <w:rsid w:val="003735E0"/>
    <w:rsid w:val="00374B85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101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06AB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35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07F1F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448E"/>
    <w:rsid w:val="00425D6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387D"/>
    <w:rsid w:val="00454788"/>
    <w:rsid w:val="0045572F"/>
    <w:rsid w:val="004559BA"/>
    <w:rsid w:val="00460AA5"/>
    <w:rsid w:val="00460E85"/>
    <w:rsid w:val="00462569"/>
    <w:rsid w:val="00462826"/>
    <w:rsid w:val="00472626"/>
    <w:rsid w:val="00472E24"/>
    <w:rsid w:val="004773CB"/>
    <w:rsid w:val="0047759E"/>
    <w:rsid w:val="00480166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0EE"/>
    <w:rsid w:val="004D4807"/>
    <w:rsid w:val="004D4E32"/>
    <w:rsid w:val="004D55BC"/>
    <w:rsid w:val="004D579C"/>
    <w:rsid w:val="004D732C"/>
    <w:rsid w:val="004E144D"/>
    <w:rsid w:val="004E1C6C"/>
    <w:rsid w:val="004E4196"/>
    <w:rsid w:val="004E43F2"/>
    <w:rsid w:val="004E474C"/>
    <w:rsid w:val="004E53BA"/>
    <w:rsid w:val="004E6C6E"/>
    <w:rsid w:val="004F0BF3"/>
    <w:rsid w:val="004F2717"/>
    <w:rsid w:val="004F2E09"/>
    <w:rsid w:val="004F3186"/>
    <w:rsid w:val="004F4028"/>
    <w:rsid w:val="004F4E9E"/>
    <w:rsid w:val="004F517F"/>
    <w:rsid w:val="004F5C65"/>
    <w:rsid w:val="004F6968"/>
    <w:rsid w:val="004F7A34"/>
    <w:rsid w:val="00502001"/>
    <w:rsid w:val="00510CC9"/>
    <w:rsid w:val="00511EF6"/>
    <w:rsid w:val="00512505"/>
    <w:rsid w:val="00512E31"/>
    <w:rsid w:val="00514574"/>
    <w:rsid w:val="0051645F"/>
    <w:rsid w:val="005168B8"/>
    <w:rsid w:val="00522984"/>
    <w:rsid w:val="005229A0"/>
    <w:rsid w:val="005234F6"/>
    <w:rsid w:val="0052606E"/>
    <w:rsid w:val="005263EE"/>
    <w:rsid w:val="005275AE"/>
    <w:rsid w:val="005308BD"/>
    <w:rsid w:val="005308BF"/>
    <w:rsid w:val="00531D00"/>
    <w:rsid w:val="005324FC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77CA6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54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114D"/>
    <w:rsid w:val="005F1D9B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1EF9"/>
    <w:rsid w:val="006626DA"/>
    <w:rsid w:val="00664FBF"/>
    <w:rsid w:val="00665177"/>
    <w:rsid w:val="00666482"/>
    <w:rsid w:val="00667142"/>
    <w:rsid w:val="0066735A"/>
    <w:rsid w:val="0067198B"/>
    <w:rsid w:val="0067435C"/>
    <w:rsid w:val="00675A77"/>
    <w:rsid w:val="00676792"/>
    <w:rsid w:val="00676E11"/>
    <w:rsid w:val="006806A9"/>
    <w:rsid w:val="00681C28"/>
    <w:rsid w:val="006837DC"/>
    <w:rsid w:val="006841FC"/>
    <w:rsid w:val="00684A72"/>
    <w:rsid w:val="00690075"/>
    <w:rsid w:val="00692585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063"/>
    <w:rsid w:val="006C4CFA"/>
    <w:rsid w:val="006C4F8E"/>
    <w:rsid w:val="006C5C7F"/>
    <w:rsid w:val="006C6380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0470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1684C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2BCF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651B"/>
    <w:rsid w:val="007572EE"/>
    <w:rsid w:val="007574D8"/>
    <w:rsid w:val="00757BE0"/>
    <w:rsid w:val="007601BD"/>
    <w:rsid w:val="00760243"/>
    <w:rsid w:val="007612DD"/>
    <w:rsid w:val="00761DF5"/>
    <w:rsid w:val="007628CB"/>
    <w:rsid w:val="00763456"/>
    <w:rsid w:val="0076646C"/>
    <w:rsid w:val="00766745"/>
    <w:rsid w:val="007677B2"/>
    <w:rsid w:val="00767806"/>
    <w:rsid w:val="00767E49"/>
    <w:rsid w:val="00770A3B"/>
    <w:rsid w:val="00770D15"/>
    <w:rsid w:val="00771A48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3DAC"/>
    <w:rsid w:val="007963C2"/>
    <w:rsid w:val="00796E06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451"/>
    <w:rsid w:val="007B6CB8"/>
    <w:rsid w:val="007B791C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02F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1E5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0481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39A1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0F79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34D6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4B4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1262"/>
    <w:rsid w:val="009134A5"/>
    <w:rsid w:val="00913BC4"/>
    <w:rsid w:val="00915176"/>
    <w:rsid w:val="00916AF6"/>
    <w:rsid w:val="009205BB"/>
    <w:rsid w:val="00921613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57AC6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4E04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8F2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6607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0DC1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A8E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10C"/>
    <w:rsid w:val="00AE1B50"/>
    <w:rsid w:val="00AE2CE9"/>
    <w:rsid w:val="00AE3899"/>
    <w:rsid w:val="00AE3F1A"/>
    <w:rsid w:val="00AE53D0"/>
    <w:rsid w:val="00AE7BDC"/>
    <w:rsid w:val="00AF2248"/>
    <w:rsid w:val="00AF3C04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4D43"/>
    <w:rsid w:val="00B65693"/>
    <w:rsid w:val="00B66055"/>
    <w:rsid w:val="00B71096"/>
    <w:rsid w:val="00B72618"/>
    <w:rsid w:val="00B72E7C"/>
    <w:rsid w:val="00B73620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3E20"/>
    <w:rsid w:val="00B946A9"/>
    <w:rsid w:val="00B97488"/>
    <w:rsid w:val="00B97AC4"/>
    <w:rsid w:val="00BA0DE5"/>
    <w:rsid w:val="00BA19D6"/>
    <w:rsid w:val="00BA2C2D"/>
    <w:rsid w:val="00BA5102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DEF"/>
    <w:rsid w:val="00BF612E"/>
    <w:rsid w:val="00BF7F34"/>
    <w:rsid w:val="00C01892"/>
    <w:rsid w:val="00C029BD"/>
    <w:rsid w:val="00C036E8"/>
    <w:rsid w:val="00C05A80"/>
    <w:rsid w:val="00C12368"/>
    <w:rsid w:val="00C12499"/>
    <w:rsid w:val="00C12F18"/>
    <w:rsid w:val="00C142E2"/>
    <w:rsid w:val="00C14DEF"/>
    <w:rsid w:val="00C15F94"/>
    <w:rsid w:val="00C16173"/>
    <w:rsid w:val="00C1752C"/>
    <w:rsid w:val="00C179D9"/>
    <w:rsid w:val="00C20961"/>
    <w:rsid w:val="00C22C94"/>
    <w:rsid w:val="00C244E1"/>
    <w:rsid w:val="00C24573"/>
    <w:rsid w:val="00C2470F"/>
    <w:rsid w:val="00C24712"/>
    <w:rsid w:val="00C25783"/>
    <w:rsid w:val="00C25DF4"/>
    <w:rsid w:val="00C2710A"/>
    <w:rsid w:val="00C30515"/>
    <w:rsid w:val="00C32524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34E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24D4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A7C19"/>
    <w:rsid w:val="00CB0D3C"/>
    <w:rsid w:val="00CB6E9A"/>
    <w:rsid w:val="00CB7033"/>
    <w:rsid w:val="00CC081C"/>
    <w:rsid w:val="00CC1E26"/>
    <w:rsid w:val="00CC4C73"/>
    <w:rsid w:val="00CD0BBD"/>
    <w:rsid w:val="00CD1D89"/>
    <w:rsid w:val="00CD248D"/>
    <w:rsid w:val="00CD3354"/>
    <w:rsid w:val="00CD48A1"/>
    <w:rsid w:val="00CD693A"/>
    <w:rsid w:val="00CD7961"/>
    <w:rsid w:val="00CD7C0C"/>
    <w:rsid w:val="00CD7F57"/>
    <w:rsid w:val="00CE1461"/>
    <w:rsid w:val="00CE23D5"/>
    <w:rsid w:val="00CE6EB5"/>
    <w:rsid w:val="00CE7579"/>
    <w:rsid w:val="00CF05B0"/>
    <w:rsid w:val="00CF0E1A"/>
    <w:rsid w:val="00CF22E0"/>
    <w:rsid w:val="00CF3651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964"/>
    <w:rsid w:val="00D54A4B"/>
    <w:rsid w:val="00D54C49"/>
    <w:rsid w:val="00D57379"/>
    <w:rsid w:val="00D61273"/>
    <w:rsid w:val="00D61ED8"/>
    <w:rsid w:val="00D6298B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282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5CFF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5DEE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16B8E"/>
    <w:rsid w:val="00E20A19"/>
    <w:rsid w:val="00E23859"/>
    <w:rsid w:val="00E26AC7"/>
    <w:rsid w:val="00E26D27"/>
    <w:rsid w:val="00E27FEC"/>
    <w:rsid w:val="00E304A8"/>
    <w:rsid w:val="00E306DA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576D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0494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AB6"/>
    <w:rsid w:val="00EC4FD7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CA7"/>
    <w:rsid w:val="00ED5D5E"/>
    <w:rsid w:val="00ED644C"/>
    <w:rsid w:val="00ED657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5A5"/>
    <w:rsid w:val="00EF6AE5"/>
    <w:rsid w:val="00EF6E54"/>
    <w:rsid w:val="00EF773D"/>
    <w:rsid w:val="00F0098E"/>
    <w:rsid w:val="00F00AB0"/>
    <w:rsid w:val="00F0301B"/>
    <w:rsid w:val="00F03B68"/>
    <w:rsid w:val="00F06223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92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949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166"/>
    <w:rsid w:val="00FA7364"/>
    <w:rsid w:val="00FB3FB7"/>
    <w:rsid w:val="00FB4717"/>
    <w:rsid w:val="00FB4A8D"/>
    <w:rsid w:val="00FB702E"/>
    <w:rsid w:val="00FB7719"/>
    <w:rsid w:val="00FB7AEF"/>
    <w:rsid w:val="00FC177A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B149C-8DB0-4D84-9EDF-C7D5E459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styleId="af5">
    <w:name w:val="Balloon Text"/>
    <w:basedOn w:val="a0"/>
    <w:link w:val="af6"/>
    <w:rsid w:val="003003E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3003E1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360658"/>
  </w:style>
  <w:style w:type="character" w:customStyle="1" w:styleId="ab">
    <w:name w:val="Нижний колонтитул Знак"/>
    <w:link w:val="aa"/>
    <w:uiPriority w:val="99"/>
    <w:rsid w:val="00BF3DEF"/>
  </w:style>
  <w:style w:type="paragraph" w:customStyle="1" w:styleId="-2">
    <w:name w:val="ТЗ - ур.2ой"/>
    <w:basedOn w:val="ae"/>
    <w:link w:val="-20"/>
    <w:qFormat/>
    <w:rsid w:val="00810481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8104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0B361-A96C-450F-BADB-6E2389555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CA08C7-DFD6-42F0-94D8-F7BC78C16C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C8C93D7-4683-45D6-B011-7266FF54CF7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0ED1358-35B8-4294-90CE-E943D4140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478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Тихов Александр Викторович</cp:lastModifiedBy>
  <cp:revision>41</cp:revision>
  <cp:lastPrinted>2022-10-20T12:21:00Z</cp:lastPrinted>
  <dcterms:created xsi:type="dcterms:W3CDTF">2021-10-29T11:50:00Z</dcterms:created>
  <dcterms:modified xsi:type="dcterms:W3CDTF">2023-02-07T11:13:00Z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